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34CA" w:rsidRPr="007934CA" w:rsidDel="007934CA" w:rsidRDefault="00D84368" w:rsidP="007934CA">
      <w:pPr>
        <w:ind w:right="-355"/>
        <w:rPr>
          <w:del w:id="0" w:author="Bartłomiej Smyka" w:date="2019-08-21T09:23:00Z"/>
          <w:b/>
        </w:rPr>
      </w:pPr>
      <w:r>
        <w:rPr>
          <w:sz w:val="18"/>
        </w:rPr>
        <w:t xml:space="preserve">Załącznik nr 1 do Regulaminu rekrutacji i uczestnictwa w </w:t>
      </w:r>
      <w:r w:rsidR="007934CA">
        <w:rPr>
          <w:sz w:val="18"/>
        </w:rPr>
        <w:t>projekcie</w:t>
      </w:r>
      <w:r w:rsidR="007934CA" w:rsidRPr="007934CA">
        <w:rPr>
          <w:b/>
        </w:rPr>
        <w:t xml:space="preserve"> </w:t>
      </w:r>
      <w:r w:rsidR="007934CA" w:rsidRPr="007934CA">
        <w:rPr>
          <w:b/>
          <w:sz w:val="16"/>
          <w:szCs w:val="16"/>
        </w:rPr>
        <w:t>ROZWIJAMY</w:t>
      </w:r>
      <w:r w:rsidR="007934CA" w:rsidRPr="007934CA">
        <w:rPr>
          <w:b/>
          <w:sz w:val="16"/>
          <w:szCs w:val="16"/>
        </w:rPr>
        <w:t xml:space="preserve"> KOMPETENCJE CYFROW</w:t>
      </w:r>
      <w:bookmarkStart w:id="1" w:name="_GoBack"/>
    </w:p>
    <w:bookmarkEnd w:id="1"/>
    <w:p w:rsidR="00D84368" w:rsidRPr="007934CA" w:rsidRDefault="007934CA" w:rsidP="007934CA">
      <w:pPr>
        <w:ind w:right="-355"/>
        <w:rPr>
          <w:sz w:val="16"/>
          <w:szCs w:val="16"/>
        </w:rPr>
      </w:pPr>
      <w:r w:rsidRPr="007934CA">
        <w:rPr>
          <w:b/>
          <w:sz w:val="16"/>
          <w:szCs w:val="16"/>
        </w:rPr>
        <w:t>W GMINIE TARNOWIEC</w:t>
      </w:r>
    </w:p>
    <w:p w:rsidR="00D84368" w:rsidRDefault="009B5D5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4348480</wp:posOffset>
            </wp:positionH>
            <wp:positionV relativeFrom="paragraph">
              <wp:posOffset>182245</wp:posOffset>
            </wp:positionV>
            <wp:extent cx="1975485" cy="1403985"/>
            <wp:effectExtent l="0" t="0" r="5715" b="5715"/>
            <wp:wrapNone/>
            <wp:docPr id="2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368" w:rsidRDefault="00D84368">
      <w:pPr>
        <w:spacing w:line="20" w:lineRule="exact"/>
        <w:rPr>
          <w:rFonts w:ascii="Times New Roman" w:eastAsia="Times New Roman" w:hAnsi="Times New Roman"/>
          <w:sz w:val="24"/>
        </w:rPr>
        <w:sectPr w:rsidR="00D84368">
          <w:headerReference w:type="default" r:id="rId10"/>
          <w:pgSz w:w="11900" w:h="16838"/>
          <w:pgMar w:top="1440" w:right="946" w:bottom="394" w:left="860" w:header="0" w:footer="0" w:gutter="0"/>
          <w:cols w:space="0" w:equalWidth="0">
            <w:col w:w="10100"/>
          </w:cols>
          <w:docGrid w:linePitch="360"/>
        </w:sectPr>
      </w:pPr>
    </w:p>
    <w:p w:rsidR="00D84368" w:rsidDel="007934CA" w:rsidRDefault="00D84368">
      <w:pPr>
        <w:spacing w:line="215" w:lineRule="exact"/>
        <w:rPr>
          <w:del w:id="2" w:author="Bartłomiej Smyka" w:date="2019-08-21T09:27:00Z"/>
          <w:rFonts w:ascii="Times New Roman" w:eastAsia="Times New Roman" w:hAnsi="Times New Roman"/>
          <w:sz w:val="24"/>
        </w:rPr>
      </w:pPr>
    </w:p>
    <w:p w:rsidR="00D84368" w:rsidRPr="007934CA" w:rsidRDefault="00D84368" w:rsidP="007934CA">
      <w:pPr>
        <w:spacing w:line="0" w:lineRule="atLeast"/>
        <w:jc w:val="center"/>
        <w:rPr>
          <w:b/>
          <w:sz w:val="18"/>
          <w:szCs w:val="18"/>
        </w:rPr>
      </w:pPr>
      <w:r w:rsidRPr="007934CA">
        <w:rPr>
          <w:b/>
          <w:sz w:val="18"/>
          <w:szCs w:val="18"/>
        </w:rPr>
        <w:t>FORMULARZ ZGŁOSZENIOWY</w:t>
      </w:r>
    </w:p>
    <w:p w:rsidR="00D84368" w:rsidRPr="007934CA" w:rsidDel="007934CA" w:rsidRDefault="00D84368" w:rsidP="007934CA">
      <w:pPr>
        <w:spacing w:line="37" w:lineRule="exact"/>
        <w:jc w:val="center"/>
        <w:rPr>
          <w:del w:id="3" w:author="Bartłomiej Smyka" w:date="2019-08-21T09:25:00Z"/>
          <w:rFonts w:ascii="Times New Roman" w:eastAsia="Times New Roman" w:hAnsi="Times New Roman"/>
          <w:sz w:val="18"/>
          <w:szCs w:val="18"/>
        </w:rPr>
      </w:pPr>
    </w:p>
    <w:p w:rsidR="009B5D57" w:rsidRPr="007934CA" w:rsidRDefault="00D84368" w:rsidP="007934CA">
      <w:pPr>
        <w:spacing w:line="0" w:lineRule="atLeast"/>
        <w:ind w:left="560"/>
        <w:jc w:val="center"/>
        <w:rPr>
          <w:b/>
          <w:sz w:val="18"/>
          <w:szCs w:val="18"/>
        </w:rPr>
      </w:pPr>
      <w:r w:rsidRPr="007934CA">
        <w:rPr>
          <w:b/>
          <w:sz w:val="18"/>
          <w:szCs w:val="18"/>
        </w:rPr>
        <w:t xml:space="preserve">do </w:t>
      </w:r>
      <w:r w:rsidR="00B81E58" w:rsidRPr="007934CA">
        <w:rPr>
          <w:b/>
          <w:sz w:val="18"/>
          <w:szCs w:val="18"/>
        </w:rPr>
        <w:t>p</w:t>
      </w:r>
      <w:r w:rsidRPr="007934CA">
        <w:rPr>
          <w:b/>
          <w:sz w:val="18"/>
          <w:szCs w:val="18"/>
        </w:rPr>
        <w:t>rojektu</w:t>
      </w:r>
      <w:r w:rsidR="007934CA" w:rsidRPr="007934CA">
        <w:rPr>
          <w:b/>
          <w:sz w:val="18"/>
          <w:szCs w:val="18"/>
        </w:rPr>
        <w:t xml:space="preserve"> </w:t>
      </w:r>
      <w:r w:rsidR="009B5D57" w:rsidRPr="007934CA">
        <w:rPr>
          <w:b/>
          <w:sz w:val="18"/>
          <w:szCs w:val="18"/>
        </w:rPr>
        <w:t>ROZWIJAMY KOMPETENCJE CYFROWE</w:t>
      </w:r>
    </w:p>
    <w:p w:rsidR="00D84368" w:rsidRPr="007934CA" w:rsidRDefault="009B5D57" w:rsidP="007934CA">
      <w:pPr>
        <w:spacing w:line="0" w:lineRule="atLeast"/>
        <w:ind w:left="561"/>
        <w:jc w:val="center"/>
        <w:rPr>
          <w:b/>
          <w:sz w:val="18"/>
          <w:szCs w:val="18"/>
        </w:rPr>
      </w:pPr>
      <w:r w:rsidRPr="007934CA">
        <w:rPr>
          <w:b/>
          <w:sz w:val="18"/>
          <w:szCs w:val="18"/>
        </w:rPr>
        <w:t xml:space="preserve">W GMINIE </w:t>
      </w:r>
      <w:r w:rsidR="007934CA" w:rsidRPr="007934CA">
        <w:rPr>
          <w:b/>
          <w:sz w:val="18"/>
          <w:szCs w:val="18"/>
        </w:rPr>
        <w:t>TARNOWIEC realizowanego</w:t>
      </w:r>
      <w:r w:rsidR="00B81E58" w:rsidRPr="007934CA">
        <w:rPr>
          <w:b/>
          <w:sz w:val="18"/>
          <w:szCs w:val="18"/>
        </w:rPr>
        <w:t xml:space="preserve"> w ramach projektu </w:t>
      </w:r>
      <w:r w:rsidR="00B81E58" w:rsidRPr="007934CA">
        <w:rPr>
          <w:b/>
          <w:sz w:val="18"/>
          <w:szCs w:val="18"/>
        </w:rPr>
        <w:br/>
      </w:r>
      <w:r w:rsidR="00D84368" w:rsidRPr="007934CA">
        <w:rPr>
          <w:b/>
          <w:sz w:val="18"/>
          <w:szCs w:val="18"/>
        </w:rPr>
        <w:t>„</w:t>
      </w:r>
      <w:r w:rsidR="005A1DFC" w:rsidRPr="007934CA">
        <w:rPr>
          <w:b/>
          <w:sz w:val="18"/>
          <w:szCs w:val="18"/>
        </w:rPr>
        <w:t>W sieci bez barier</w:t>
      </w:r>
      <w:r w:rsidR="00D84368" w:rsidRPr="007934CA">
        <w:rPr>
          <w:b/>
          <w:sz w:val="18"/>
          <w:szCs w:val="18"/>
        </w:rPr>
        <w:t>”</w:t>
      </w:r>
    </w:p>
    <w:p w:rsidR="00D84368" w:rsidRPr="007934CA" w:rsidRDefault="00D84368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D84368" w:rsidRPr="007934CA" w:rsidRDefault="00D84368">
      <w:pPr>
        <w:spacing w:line="0" w:lineRule="atLeast"/>
        <w:ind w:left="560"/>
        <w:jc w:val="center"/>
        <w:rPr>
          <w:sz w:val="18"/>
          <w:szCs w:val="18"/>
        </w:rPr>
      </w:pPr>
      <w:r w:rsidRPr="007934CA">
        <w:rPr>
          <w:sz w:val="18"/>
          <w:szCs w:val="18"/>
        </w:rPr>
        <w:t>(nume</w:t>
      </w:r>
      <w:r w:rsidR="005A1DFC" w:rsidRPr="007934CA">
        <w:rPr>
          <w:sz w:val="18"/>
          <w:szCs w:val="18"/>
        </w:rPr>
        <w:t>r projektu: POPC.03.01.00-00-005</w:t>
      </w:r>
      <w:r w:rsidRPr="007934CA">
        <w:rPr>
          <w:sz w:val="18"/>
          <w:szCs w:val="18"/>
        </w:rPr>
        <w:t>1/17</w:t>
      </w:r>
      <w:r w:rsidR="005A1DFC" w:rsidRPr="007934CA">
        <w:rPr>
          <w:sz w:val="18"/>
          <w:szCs w:val="18"/>
        </w:rPr>
        <w:t>-00</w:t>
      </w:r>
      <w:r w:rsidRPr="007934CA">
        <w:rPr>
          <w:sz w:val="18"/>
          <w:szCs w:val="18"/>
        </w:rPr>
        <w:t>)</w:t>
      </w:r>
    </w:p>
    <w:p w:rsidR="00D84368" w:rsidRPr="007934CA" w:rsidRDefault="00D84368">
      <w:pPr>
        <w:spacing w:line="238" w:lineRule="auto"/>
        <w:ind w:left="560"/>
        <w:jc w:val="center"/>
        <w:rPr>
          <w:sz w:val="18"/>
          <w:szCs w:val="18"/>
        </w:rPr>
      </w:pPr>
      <w:r w:rsidRPr="007934CA">
        <w:rPr>
          <w:sz w:val="18"/>
          <w:szCs w:val="18"/>
        </w:rPr>
        <w:t xml:space="preserve">realizowanego przez Fundację </w:t>
      </w:r>
      <w:r w:rsidR="005A1DFC" w:rsidRPr="007934CA">
        <w:rPr>
          <w:sz w:val="18"/>
          <w:szCs w:val="18"/>
        </w:rPr>
        <w:t>E-Prosperity</w:t>
      </w:r>
    </w:p>
    <w:p w:rsidR="00D84368" w:rsidRPr="007934CA" w:rsidRDefault="00D84368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D84368" w:rsidRPr="007934CA" w:rsidRDefault="00D84368">
      <w:pPr>
        <w:spacing w:line="0" w:lineRule="atLeast"/>
        <w:ind w:left="560"/>
        <w:jc w:val="center"/>
        <w:rPr>
          <w:sz w:val="18"/>
          <w:szCs w:val="18"/>
        </w:rPr>
      </w:pPr>
      <w:r w:rsidRPr="007934CA">
        <w:rPr>
          <w:sz w:val="18"/>
          <w:szCs w:val="18"/>
        </w:rPr>
        <w:t>w ramach Programu Operacyjnego Polska Cyfrowa, III Oś Priorytetowa</w:t>
      </w:r>
    </w:p>
    <w:p w:rsidR="00D84368" w:rsidRPr="007934CA" w:rsidRDefault="00D84368">
      <w:pPr>
        <w:spacing w:line="13" w:lineRule="exact"/>
        <w:rPr>
          <w:rFonts w:ascii="Times New Roman" w:eastAsia="Times New Roman" w:hAnsi="Times New Roman"/>
          <w:sz w:val="18"/>
          <w:szCs w:val="18"/>
        </w:rPr>
      </w:pPr>
    </w:p>
    <w:p w:rsidR="00D84368" w:rsidRPr="007934CA" w:rsidRDefault="00D84368">
      <w:pPr>
        <w:spacing w:line="0" w:lineRule="atLeast"/>
        <w:ind w:left="560"/>
        <w:jc w:val="center"/>
        <w:rPr>
          <w:sz w:val="18"/>
          <w:szCs w:val="18"/>
        </w:rPr>
      </w:pPr>
      <w:r w:rsidRPr="007934CA">
        <w:rPr>
          <w:sz w:val="18"/>
          <w:szCs w:val="18"/>
        </w:rPr>
        <w:t>Cyfrowe kompetencje społeczeństwa, Działanie 3.1 Działania szkoleniowe na</w:t>
      </w:r>
    </w:p>
    <w:p w:rsidR="00D84368" w:rsidRPr="007934CA" w:rsidRDefault="00D84368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D84368" w:rsidRPr="007934CA" w:rsidRDefault="00D84368">
      <w:pPr>
        <w:spacing w:line="0" w:lineRule="atLeast"/>
        <w:ind w:left="560"/>
        <w:jc w:val="center"/>
        <w:rPr>
          <w:sz w:val="18"/>
          <w:szCs w:val="18"/>
        </w:rPr>
      </w:pPr>
      <w:r w:rsidRPr="007934CA">
        <w:rPr>
          <w:sz w:val="18"/>
          <w:szCs w:val="18"/>
        </w:rPr>
        <w:t>rzecz rozwoju kompetencji cyfrowych</w:t>
      </w:r>
    </w:p>
    <w:p w:rsidR="00D84368" w:rsidRPr="007934CA" w:rsidRDefault="00D84368">
      <w:pPr>
        <w:spacing w:line="238" w:lineRule="auto"/>
        <w:ind w:left="560"/>
        <w:jc w:val="center"/>
        <w:rPr>
          <w:b/>
          <w:sz w:val="18"/>
          <w:szCs w:val="18"/>
          <w:u w:val="single"/>
        </w:rPr>
      </w:pPr>
      <w:r w:rsidRPr="007934CA">
        <w:rPr>
          <w:b/>
          <w:sz w:val="18"/>
          <w:szCs w:val="18"/>
          <w:u w:val="single"/>
        </w:rPr>
        <w:t>Formularz proszę wypełnić czytelnie, drukowanymi literami!</w:t>
      </w:r>
    </w:p>
    <w:p w:rsidR="00D84368" w:rsidRDefault="00D84368">
      <w:pPr>
        <w:spacing w:line="353" w:lineRule="exact"/>
        <w:rPr>
          <w:rFonts w:ascii="Times New Roman" w:eastAsia="Times New Roman" w:hAnsi="Times New Roman"/>
          <w:sz w:val="24"/>
        </w:rPr>
      </w:pPr>
      <w:r>
        <w:rPr>
          <w:b/>
          <w:u w:val="single"/>
        </w:rPr>
        <w:br w:type="column"/>
      </w:r>
    </w:p>
    <w:p w:rsidR="00D84368" w:rsidRDefault="00D84368">
      <w:pPr>
        <w:spacing w:line="0" w:lineRule="atLeast"/>
      </w:pPr>
      <w:r>
        <w:t>Wypełnia pracownik Biura Projektu:</w:t>
      </w:r>
    </w:p>
    <w:p w:rsidR="00D84368" w:rsidRDefault="00D84368">
      <w:pPr>
        <w:spacing w:line="171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</w:pPr>
      <w:r>
        <w:rPr>
          <w:b/>
        </w:rPr>
        <w:t xml:space="preserve">Wpłynęło dnia: </w:t>
      </w:r>
      <w:r>
        <w:t>…….…………………..…</w:t>
      </w:r>
    </w:p>
    <w:p w:rsidR="00D84368" w:rsidRDefault="00D84368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</w:pPr>
      <w:r>
        <w:rPr>
          <w:b/>
        </w:rPr>
        <w:t xml:space="preserve">Wpłynęło godzina: </w:t>
      </w:r>
      <w:r>
        <w:t>………………..…….</w:t>
      </w:r>
    </w:p>
    <w:p w:rsidR="00D84368" w:rsidRDefault="00D8436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333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</w:pPr>
      <w:r>
        <w:rPr>
          <w:b/>
        </w:rPr>
        <w:t xml:space="preserve">Podpis: </w:t>
      </w:r>
      <w:r>
        <w:t>…………………………..…………….</w:t>
      </w:r>
    </w:p>
    <w:p w:rsidR="00D84368" w:rsidRDefault="00D84368">
      <w:pPr>
        <w:spacing w:line="0" w:lineRule="atLeast"/>
        <w:sectPr w:rsidR="00D84368">
          <w:type w:val="continuous"/>
          <w:pgSz w:w="11900" w:h="16838"/>
          <w:pgMar w:top="1440" w:right="946" w:bottom="394" w:left="860" w:header="0" w:footer="0" w:gutter="0"/>
          <w:cols w:num="2" w:space="0" w:equalWidth="0">
            <w:col w:w="6780" w:space="140"/>
            <w:col w:w="3180"/>
          </w:cols>
          <w:docGrid w:linePitch="360"/>
        </w:sectPr>
      </w:pPr>
    </w:p>
    <w:p w:rsidR="00D84368" w:rsidRDefault="00D84368">
      <w:pPr>
        <w:spacing w:line="19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  <w:rPr>
          <w:b/>
          <w:sz w:val="24"/>
        </w:rPr>
      </w:pPr>
      <w:r>
        <w:rPr>
          <w:b/>
          <w:sz w:val="24"/>
        </w:rPr>
        <w:t>I. Dane Kandydata</w:t>
      </w:r>
    </w:p>
    <w:p w:rsidR="00D84368" w:rsidRDefault="00D84368">
      <w:pPr>
        <w:spacing w:line="11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620"/>
        <w:gridCol w:w="240"/>
        <w:gridCol w:w="2200"/>
        <w:gridCol w:w="140"/>
        <w:gridCol w:w="180"/>
        <w:gridCol w:w="360"/>
        <w:gridCol w:w="60"/>
        <w:gridCol w:w="440"/>
        <w:gridCol w:w="40"/>
        <w:gridCol w:w="720"/>
        <w:gridCol w:w="280"/>
        <w:gridCol w:w="1020"/>
        <w:gridCol w:w="760"/>
        <w:gridCol w:w="1920"/>
      </w:tblGrid>
      <w:tr w:rsidR="00D84368">
        <w:trPr>
          <w:trHeight w:val="50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Nazwisko</w:t>
            </w:r>
          </w:p>
        </w:tc>
        <w:tc>
          <w:tcPr>
            <w:tcW w:w="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Imię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6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D84368">
        <w:trPr>
          <w:trHeight w:val="34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Rodzaj</w:t>
            </w:r>
          </w:p>
        </w:tc>
        <w:tc>
          <w:tcPr>
            <w:tcW w:w="620" w:type="dxa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221" w:lineRule="exact"/>
              <w:rPr>
                <w:rFonts w:ascii="MS Gothic" w:eastAsia="MS Gothic" w:hAnsi="MS Gothic"/>
                <w:w w:val="99"/>
                <w:sz w:val="22"/>
              </w:rPr>
            </w:pPr>
            <w:r>
              <w:rPr>
                <w:rFonts w:ascii="MS Gothic" w:eastAsia="MS Gothic" w:hAnsi="MS Gothic"/>
                <w:w w:val="99"/>
                <w:sz w:val="22"/>
              </w:rPr>
              <w:t>☐</w:t>
            </w:r>
          </w:p>
        </w:tc>
        <w:tc>
          <w:tcPr>
            <w:tcW w:w="2200" w:type="dxa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Indywidualny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221" w:lineRule="exact"/>
              <w:ind w:left="20"/>
              <w:rPr>
                <w:rFonts w:ascii="MS Gothic" w:eastAsia="MS Gothic" w:hAnsi="MS Gothic"/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</w:p>
        </w:tc>
        <w:tc>
          <w:tcPr>
            <w:tcW w:w="5600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right="1430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Pracownik/przedstawiciel instytucji podmiotu</w:t>
            </w:r>
          </w:p>
        </w:tc>
      </w:tr>
      <w:tr w:rsidR="00D84368">
        <w:trPr>
          <w:trHeight w:val="7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200" w:type="dxa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600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D84368">
        <w:trPr>
          <w:trHeight w:val="121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D84368">
        <w:trPr>
          <w:trHeight w:val="208"/>
        </w:trPr>
        <w:tc>
          <w:tcPr>
            <w:tcW w:w="106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62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620" w:type="dxa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180" w:type="dxa"/>
            <w:gridSpan w:val="6"/>
            <w:shd w:val="clear" w:color="auto" w:fill="auto"/>
            <w:vAlign w:val="bottom"/>
          </w:tcPr>
          <w:p w:rsidR="00D84368" w:rsidRDefault="00D84368">
            <w:pPr>
              <w:spacing w:line="208" w:lineRule="exact"/>
              <w:ind w:left="200"/>
              <w:rPr>
                <w:sz w:val="22"/>
              </w:rPr>
            </w:pPr>
            <w:r>
              <w:rPr>
                <w:sz w:val="22"/>
              </w:rPr>
              <w:t>.   .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60" w:type="dxa"/>
            <w:gridSpan w:val="3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515" w:lineRule="exact"/>
              <w:ind w:left="60"/>
              <w:rPr>
                <w:w w:val="93"/>
                <w:sz w:val="22"/>
              </w:rPr>
            </w:pPr>
            <w:r>
              <w:rPr>
                <w:w w:val="93"/>
                <w:sz w:val="44"/>
                <w:vertAlign w:val="superscript"/>
              </w:rPr>
              <w:t>Płeć</w:t>
            </w:r>
            <w:r>
              <w:rPr>
                <w:rFonts w:ascii="MS Gothic" w:eastAsia="MS Gothic" w:hAnsi="MS Gothic"/>
                <w:w w:val="93"/>
                <w:sz w:val="22"/>
              </w:rPr>
              <w:t xml:space="preserve">☐ </w:t>
            </w:r>
            <w:r>
              <w:rPr>
                <w:w w:val="93"/>
                <w:sz w:val="22"/>
              </w:rPr>
              <w:t>kobieta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69" w:lineRule="exact"/>
              <w:ind w:left="34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mężczyzna</w:t>
            </w:r>
          </w:p>
        </w:tc>
      </w:tr>
      <w:tr w:rsidR="00D84368">
        <w:trPr>
          <w:trHeight w:val="54"/>
        </w:trPr>
        <w:tc>
          <w:tcPr>
            <w:tcW w:w="106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60" w:type="dxa"/>
            <w:gridSpan w:val="3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D84368">
        <w:trPr>
          <w:trHeight w:val="287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urodzenia</w:t>
            </w:r>
          </w:p>
        </w:tc>
        <w:tc>
          <w:tcPr>
            <w:tcW w:w="6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340"/>
        </w:trPr>
        <w:tc>
          <w:tcPr>
            <w:tcW w:w="106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PESEL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60" w:type="dxa"/>
            <w:gridSpan w:val="8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54"/>
        </w:trPr>
        <w:tc>
          <w:tcPr>
            <w:tcW w:w="106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D84368">
        <w:trPr>
          <w:trHeight w:val="152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D84368">
        <w:trPr>
          <w:trHeight w:val="262"/>
        </w:trPr>
        <w:tc>
          <w:tcPr>
            <w:tcW w:w="16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Wykształcenie</w:t>
            </w:r>
          </w:p>
        </w:tc>
        <w:tc>
          <w:tcPr>
            <w:tcW w:w="244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262" w:lineRule="exact"/>
              <w:ind w:left="8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niższe niż podstawowe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:rsidR="00D84368" w:rsidRDefault="00D84368">
            <w:pPr>
              <w:spacing w:line="262" w:lineRule="exact"/>
              <w:ind w:left="2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podstawowe</w:t>
            </w:r>
          </w:p>
        </w:tc>
        <w:tc>
          <w:tcPr>
            <w:tcW w:w="3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62" w:lineRule="exact"/>
              <w:ind w:left="96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gimnazjalne</w:t>
            </w:r>
          </w:p>
        </w:tc>
      </w:tr>
      <w:tr w:rsidR="00D84368">
        <w:trPr>
          <w:trHeight w:val="288"/>
        </w:trPr>
        <w:tc>
          <w:tcPr>
            <w:tcW w:w="1680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269" w:lineRule="exact"/>
              <w:ind w:left="8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ponadgimnazjalne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:rsidR="00D84368" w:rsidRDefault="00D84368">
            <w:pPr>
              <w:spacing w:line="269" w:lineRule="exact"/>
              <w:ind w:left="20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policealne</w:t>
            </w:r>
          </w:p>
        </w:tc>
        <w:tc>
          <w:tcPr>
            <w:tcW w:w="3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69" w:lineRule="exact"/>
              <w:ind w:right="770"/>
              <w:jc w:val="center"/>
              <w:rPr>
                <w:sz w:val="22"/>
              </w:rPr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sz w:val="22"/>
              </w:rPr>
              <w:t xml:space="preserve"> wyższe</w:t>
            </w:r>
          </w:p>
        </w:tc>
      </w:tr>
      <w:tr w:rsidR="00D84368">
        <w:trPr>
          <w:trHeight w:val="54"/>
        </w:trPr>
        <w:tc>
          <w:tcPr>
            <w:tcW w:w="4120" w:type="dxa"/>
            <w:gridSpan w:val="4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D84368">
        <w:trPr>
          <w:trHeight w:val="297"/>
        </w:trPr>
        <w:tc>
          <w:tcPr>
            <w:tcW w:w="4120" w:type="dxa"/>
            <w:gridSpan w:val="4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Adres zamieszkania: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24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D84368">
        <w:trPr>
          <w:trHeight w:val="483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Kraj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Województwo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6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D84368">
        <w:trPr>
          <w:trHeight w:val="483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Powiat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Gmina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6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D84368">
        <w:trPr>
          <w:trHeight w:val="264"/>
        </w:trPr>
        <w:tc>
          <w:tcPr>
            <w:tcW w:w="16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66" w:lineRule="exact"/>
              <w:ind w:left="100"/>
              <w:rPr>
                <w:sz w:val="22"/>
              </w:rPr>
            </w:pPr>
            <w:r>
              <w:rPr>
                <w:sz w:val="22"/>
              </w:rPr>
              <w:t>Miejscowość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3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Ulica</w:t>
            </w:r>
          </w:p>
        </w:tc>
        <w:tc>
          <w:tcPr>
            <w:tcW w:w="480" w:type="dxa"/>
            <w:gridSpan w:val="2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jc w:val="center"/>
              <w:rPr>
                <w:w w:val="98"/>
                <w:sz w:val="18"/>
              </w:rPr>
            </w:pPr>
            <w:r>
              <w:rPr>
                <w:w w:val="98"/>
                <w:sz w:val="18"/>
              </w:rPr>
              <w:t>Nr domu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D84368">
        <w:trPr>
          <w:trHeight w:val="219"/>
        </w:trPr>
        <w:tc>
          <w:tcPr>
            <w:tcW w:w="1680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gridSpan w:val="3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80" w:type="dxa"/>
            <w:gridSpan w:val="2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218" w:lineRule="exact"/>
              <w:ind w:right="30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i lokalu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D84368">
        <w:trPr>
          <w:trHeight w:val="6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D84368">
        <w:trPr>
          <w:trHeight w:val="342"/>
        </w:trPr>
        <w:tc>
          <w:tcPr>
            <w:tcW w:w="16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Kod pocztowy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341" w:lineRule="exact"/>
              <w:ind w:left="80"/>
              <w:rPr>
                <w:sz w:val="37"/>
              </w:rPr>
            </w:pPr>
            <w:r>
              <w:rPr>
                <w:sz w:val="37"/>
              </w:rPr>
              <w:t>-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4"/>
            <w:vMerge w:val="restart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Poczta</w:t>
            </w:r>
          </w:p>
        </w:tc>
        <w:tc>
          <w:tcPr>
            <w:tcW w:w="1000" w:type="dxa"/>
            <w:gridSpan w:val="2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4368">
        <w:trPr>
          <w:trHeight w:val="54"/>
        </w:trPr>
        <w:tc>
          <w:tcPr>
            <w:tcW w:w="1680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00" w:type="dxa"/>
            <w:gridSpan w:val="4"/>
            <w:vMerge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D84368">
        <w:trPr>
          <w:trHeight w:val="152"/>
        </w:trPr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7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7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D84368">
        <w:trPr>
          <w:trHeight w:val="546"/>
        </w:trPr>
        <w:tc>
          <w:tcPr>
            <w:tcW w:w="168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Tel. stacjonarny</w:t>
            </w:r>
          </w:p>
        </w:tc>
        <w:tc>
          <w:tcPr>
            <w:tcW w:w="318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84368" w:rsidRDefault="00D84368">
            <w:pPr>
              <w:spacing w:line="220" w:lineRule="exact"/>
              <w:ind w:left="40"/>
              <w:rPr>
                <w:sz w:val="22"/>
              </w:rPr>
            </w:pPr>
            <w:r>
              <w:rPr>
                <w:sz w:val="22"/>
              </w:rPr>
              <w:t>Tel. komórkowy</w:t>
            </w:r>
          </w:p>
        </w:tc>
      </w:tr>
    </w:tbl>
    <w:p w:rsidR="00D84368" w:rsidRDefault="00D84368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  <w:rPr>
          <w:b/>
          <w:sz w:val="24"/>
        </w:rPr>
      </w:pPr>
      <w:r>
        <w:rPr>
          <w:b/>
          <w:sz w:val="24"/>
        </w:rPr>
        <w:t>II. Aktualny status Kandydata</w:t>
      </w:r>
    </w:p>
    <w:p w:rsidR="00D84368" w:rsidRDefault="009B5D5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1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20954</wp:posOffset>
                </wp:positionV>
                <wp:extent cx="6397625" cy="0"/>
                <wp:effectExtent l="0" t="0" r="22225" b="19050"/>
                <wp:wrapNone/>
                <wp:docPr id="2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76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AC8BE2" id="Line 4" o:spid="_x0000_s1026" style="position:absolute;z-index:-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pt,1.65pt" to="506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5P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0560" behindDoc="1" locked="0" layoutInCell="1" allowOverlap="1">
                <wp:simplePos x="0" y="0"/>
                <wp:positionH relativeFrom="column">
                  <wp:posOffset>38734</wp:posOffset>
                </wp:positionH>
                <wp:positionV relativeFrom="paragraph">
                  <wp:posOffset>17780</wp:posOffset>
                </wp:positionV>
                <wp:extent cx="0" cy="1424305"/>
                <wp:effectExtent l="0" t="0" r="19050" b="23495"/>
                <wp:wrapNone/>
                <wp:docPr id="1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43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8315F9" id="Line 5" o:spid="_x0000_s1026" style="position:absolute;z-index:-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05pt,1.4pt" to="3.0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yNF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584" behindDoc="1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1438909</wp:posOffset>
                </wp:positionV>
                <wp:extent cx="6397625" cy="0"/>
                <wp:effectExtent l="0" t="0" r="22225" b="19050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76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C1D56A" id="Line 6" o:spid="_x0000_s1026" style="position:absolute;z-index:-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pt,113.3pt" to="506.55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2608" behindDoc="1" locked="0" layoutInCell="1" allowOverlap="1">
                <wp:simplePos x="0" y="0"/>
                <wp:positionH relativeFrom="column">
                  <wp:posOffset>6430009</wp:posOffset>
                </wp:positionH>
                <wp:positionV relativeFrom="paragraph">
                  <wp:posOffset>17780</wp:posOffset>
                </wp:positionV>
                <wp:extent cx="0" cy="1424305"/>
                <wp:effectExtent l="0" t="0" r="19050" b="23495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43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E995CF" id="Line 7" o:spid="_x0000_s1026" style="position:absolute;z-index:-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6.3pt,1.4pt" to="506.3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KLEQIAACk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" strokeweight=".16931mm"/>
            </w:pict>
          </mc:Fallback>
        </mc:AlternateContent>
      </w:r>
    </w:p>
    <w:p w:rsidR="00D84368" w:rsidRDefault="00D84368">
      <w:pPr>
        <w:spacing w:line="39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  <w:ind w:left="160"/>
        <w:rPr>
          <w:sz w:val="22"/>
        </w:rPr>
      </w:pPr>
      <w:r>
        <w:rPr>
          <w:b/>
          <w:sz w:val="22"/>
        </w:rPr>
        <w:t xml:space="preserve">OSOBA Z NIEPEŁNOSPRAWNOŚCIĄ </w:t>
      </w:r>
      <w:r>
        <w:rPr>
          <w:sz w:val="22"/>
        </w:rPr>
        <w:t>(zaznaczyć „x”):</w:t>
      </w:r>
    </w:p>
    <w:p w:rsidR="00D84368" w:rsidRDefault="00D84368">
      <w:pPr>
        <w:spacing w:line="49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231" w:lineRule="auto"/>
        <w:ind w:left="160" w:right="80"/>
        <w:jc w:val="both"/>
        <w:rPr>
          <w:i/>
          <w:sz w:val="22"/>
        </w:rPr>
      </w:pPr>
      <w:r>
        <w:rPr>
          <w:i/>
          <w:sz w:val="22"/>
        </w:rPr>
        <w:t xml:space="preserve">w świetle przepisów ustawy z dnia 27 sierpnia 1997 r. o rehabilitacji zawodowej i społecznej oraz zatrudnianiu osób niepełnosprawnych (Dz.U. </w:t>
      </w:r>
      <w:r w:rsidR="009D487B">
        <w:rPr>
          <w:i/>
          <w:sz w:val="22"/>
        </w:rPr>
        <w:t>2018</w:t>
      </w:r>
      <w:r>
        <w:rPr>
          <w:i/>
          <w:sz w:val="22"/>
        </w:rPr>
        <w:t>poz.</w:t>
      </w:r>
      <w:r w:rsidR="009D487B">
        <w:rPr>
          <w:i/>
          <w:sz w:val="22"/>
        </w:rPr>
        <w:t>511</w:t>
      </w:r>
      <w:r>
        <w:rPr>
          <w:i/>
          <w:sz w:val="22"/>
        </w:rPr>
        <w:t xml:space="preserve">) oraz ustawy z dnia 19 sierpnia 1994 r. o ochronie zdrowia psychicznego (Dz.U. </w:t>
      </w:r>
      <w:r w:rsidR="009D487B">
        <w:rPr>
          <w:i/>
          <w:sz w:val="22"/>
        </w:rPr>
        <w:t>2017</w:t>
      </w:r>
      <w:r>
        <w:rPr>
          <w:i/>
          <w:sz w:val="22"/>
        </w:rPr>
        <w:t>poz.</w:t>
      </w:r>
      <w:r w:rsidR="009D487B">
        <w:rPr>
          <w:i/>
          <w:sz w:val="22"/>
        </w:rPr>
        <w:t>882</w:t>
      </w:r>
      <w:r>
        <w:rPr>
          <w:i/>
          <w:sz w:val="22"/>
        </w:rPr>
        <w:t xml:space="preserve">), tj. osoba z odpowiednim orzeczeniem lub innym dokumentem poświadczającym stan zdrowia (jeśli tak, do formularza należy dołączyć </w:t>
      </w:r>
      <w:r w:rsidR="003D5F25">
        <w:rPr>
          <w:i/>
          <w:sz w:val="22"/>
        </w:rPr>
        <w:t>oświadczenie</w:t>
      </w:r>
      <w:r>
        <w:rPr>
          <w:i/>
          <w:sz w:val="22"/>
        </w:rPr>
        <w:t xml:space="preserve"> o niepełnosprawności)</w:t>
      </w:r>
    </w:p>
    <w:p w:rsidR="00D84368" w:rsidRDefault="00D84368">
      <w:pPr>
        <w:spacing w:line="176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tabs>
          <w:tab w:val="left" w:pos="4500"/>
          <w:tab w:val="left" w:pos="6660"/>
        </w:tabs>
        <w:spacing w:line="269" w:lineRule="exact"/>
        <w:ind w:left="1520"/>
        <w:rPr>
          <w:sz w:val="21"/>
        </w:rPr>
      </w:pPr>
      <w:r>
        <w:rPr>
          <w:rFonts w:ascii="MS Gothic" w:eastAsia="MS Gothic" w:hAnsi="MS Gothic"/>
          <w:sz w:val="22"/>
        </w:rPr>
        <w:t>☐</w:t>
      </w:r>
      <w:r>
        <w:rPr>
          <w:sz w:val="22"/>
        </w:rPr>
        <w:t xml:space="preserve"> Tak</w:t>
      </w:r>
      <w:r>
        <w:rPr>
          <w:rFonts w:ascii="Times New Roman" w:eastAsia="Times New Roman" w:hAnsi="Times New Roman"/>
        </w:rPr>
        <w:tab/>
      </w:r>
      <w:r>
        <w:rPr>
          <w:rFonts w:ascii="MS Gothic" w:eastAsia="MS Gothic" w:hAnsi="MS Gothic"/>
          <w:sz w:val="22"/>
        </w:rPr>
        <w:t xml:space="preserve">☐ </w:t>
      </w:r>
      <w:r>
        <w:rPr>
          <w:sz w:val="22"/>
        </w:rPr>
        <w:t>Nie</w:t>
      </w:r>
      <w:r>
        <w:rPr>
          <w:rFonts w:ascii="Times New Roman" w:eastAsia="Times New Roman" w:hAnsi="Times New Roman"/>
        </w:rPr>
        <w:tab/>
      </w:r>
      <w:r>
        <w:rPr>
          <w:rFonts w:ascii="MS Gothic" w:eastAsia="MS Gothic" w:hAnsi="MS Gothic"/>
          <w:sz w:val="21"/>
        </w:rPr>
        <w:t xml:space="preserve">☐ </w:t>
      </w:r>
      <w:r>
        <w:rPr>
          <w:sz w:val="21"/>
        </w:rPr>
        <w:t>Odmowa podania informacji</w:t>
      </w:r>
    </w:p>
    <w:p w:rsidR="00D84368" w:rsidRDefault="00D8436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tabs>
          <w:tab w:val="left" w:pos="5820"/>
        </w:tabs>
        <w:spacing w:line="0" w:lineRule="atLeast"/>
        <w:ind w:left="600"/>
      </w:pPr>
      <w:r>
        <w:t>……………………………………………..……………………</w:t>
      </w:r>
      <w:r>
        <w:rPr>
          <w:rFonts w:ascii="Times New Roman" w:eastAsia="Times New Roman" w:hAnsi="Times New Roman"/>
        </w:rPr>
        <w:tab/>
      </w:r>
      <w:r>
        <w:t>…………………………………………………………..………………</w:t>
      </w:r>
    </w:p>
    <w:p w:rsidR="00D84368" w:rsidRDefault="00D84368">
      <w:pPr>
        <w:tabs>
          <w:tab w:val="left" w:pos="6640"/>
        </w:tabs>
        <w:spacing w:line="238" w:lineRule="auto"/>
        <w:ind w:left="2100"/>
      </w:pPr>
      <w:r>
        <w:t>/data/</w:t>
      </w:r>
      <w:r>
        <w:rPr>
          <w:rFonts w:ascii="Times New Roman" w:eastAsia="Times New Roman" w:hAnsi="Times New Roman"/>
        </w:rPr>
        <w:tab/>
      </w:r>
      <w:r>
        <w:t>/czytelny podpis Kandydata/</w:t>
      </w:r>
    </w:p>
    <w:p w:rsidR="00D84368" w:rsidRDefault="00D8436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D84368" w:rsidRDefault="00D84368">
      <w:pPr>
        <w:spacing w:line="0" w:lineRule="atLeast"/>
        <w:ind w:right="-79"/>
        <w:jc w:val="center"/>
        <w:rPr>
          <w:b/>
        </w:rPr>
      </w:pPr>
      <w:r>
        <w:t xml:space="preserve">Strona </w:t>
      </w:r>
      <w:r>
        <w:rPr>
          <w:b/>
        </w:rPr>
        <w:t>1</w:t>
      </w:r>
      <w:r>
        <w:t xml:space="preserve"> z </w:t>
      </w:r>
      <w:r>
        <w:rPr>
          <w:b/>
        </w:rPr>
        <w:t>2</w:t>
      </w:r>
    </w:p>
    <w:p w:rsidR="00D84368" w:rsidRDefault="00D84368">
      <w:pPr>
        <w:spacing w:line="0" w:lineRule="atLeast"/>
        <w:ind w:right="-79"/>
        <w:jc w:val="center"/>
        <w:rPr>
          <w:b/>
        </w:rPr>
        <w:sectPr w:rsidR="00D84368">
          <w:type w:val="continuous"/>
          <w:pgSz w:w="11900" w:h="16838"/>
          <w:pgMar w:top="1440" w:right="946" w:bottom="394" w:left="860" w:header="0" w:footer="0" w:gutter="0"/>
          <w:cols w:space="0" w:equalWidth="0">
            <w:col w:w="10100"/>
          </w:cols>
          <w:docGrid w:linePitch="360"/>
        </w:sectPr>
      </w:pPr>
    </w:p>
    <w:p w:rsidR="00D84368" w:rsidRDefault="00D84368">
      <w:pPr>
        <w:spacing w:line="200" w:lineRule="exact"/>
        <w:rPr>
          <w:rFonts w:ascii="Times New Roman" w:eastAsia="Times New Roman" w:hAnsi="Times New Roman"/>
        </w:rPr>
      </w:pPr>
      <w:bookmarkStart w:id="4" w:name="page2"/>
      <w:bookmarkEnd w:id="4"/>
    </w:p>
    <w:p w:rsidR="00D84368" w:rsidRDefault="00D84368">
      <w:pPr>
        <w:spacing w:line="289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right="-64"/>
        <w:jc w:val="center"/>
        <w:rPr>
          <w:b/>
          <w:sz w:val="32"/>
        </w:rPr>
      </w:pPr>
      <w:r>
        <w:rPr>
          <w:b/>
          <w:sz w:val="32"/>
        </w:rPr>
        <w:t>DEKLARACJA UCZESTNICTWA</w:t>
      </w:r>
    </w:p>
    <w:p w:rsidR="00D84368" w:rsidRDefault="00D84368">
      <w:pPr>
        <w:spacing w:line="67" w:lineRule="exact"/>
        <w:rPr>
          <w:rFonts w:ascii="Times New Roman" w:eastAsia="Times New Roman" w:hAnsi="Times New Roman"/>
        </w:rPr>
      </w:pPr>
    </w:p>
    <w:p w:rsidR="00D84368" w:rsidRDefault="00D84368">
      <w:pPr>
        <w:numPr>
          <w:ilvl w:val="0"/>
          <w:numId w:val="1"/>
        </w:numPr>
        <w:tabs>
          <w:tab w:val="left" w:pos="3466"/>
        </w:tabs>
        <w:spacing w:line="226" w:lineRule="auto"/>
        <w:ind w:left="1825" w:right="1760" w:firstLine="1370"/>
        <w:rPr>
          <w:b/>
          <w:sz w:val="27"/>
        </w:rPr>
      </w:pPr>
      <w:r>
        <w:rPr>
          <w:b/>
          <w:sz w:val="27"/>
        </w:rPr>
        <w:t>Projekcie „</w:t>
      </w:r>
      <w:r w:rsidR="005A1DFC">
        <w:rPr>
          <w:b/>
          <w:sz w:val="27"/>
        </w:rPr>
        <w:t>W sieci bez barier</w:t>
      </w:r>
      <w:r>
        <w:rPr>
          <w:b/>
          <w:sz w:val="27"/>
        </w:rPr>
        <w:t xml:space="preserve">” </w:t>
      </w:r>
      <w:r w:rsidR="005A1DFC">
        <w:rPr>
          <w:b/>
          <w:sz w:val="27"/>
        </w:rPr>
        <w:br/>
      </w:r>
      <w:r w:rsidR="00577270">
        <w:rPr>
          <w:b/>
          <w:sz w:val="27"/>
        </w:rPr>
        <w:t xml:space="preserve">             </w:t>
      </w:r>
      <w:r>
        <w:rPr>
          <w:b/>
          <w:sz w:val="27"/>
        </w:rPr>
        <w:t xml:space="preserve">realizowanym przez </w:t>
      </w:r>
      <w:r w:rsidR="005A1DFC">
        <w:rPr>
          <w:b/>
          <w:sz w:val="27"/>
        </w:rPr>
        <w:t>Fundację E-Prosperity</w:t>
      </w:r>
    </w:p>
    <w:p w:rsidR="00D84368" w:rsidRDefault="00D84368">
      <w:pPr>
        <w:spacing w:line="182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left="85"/>
        <w:rPr>
          <w:sz w:val="21"/>
        </w:rPr>
      </w:pPr>
      <w:r>
        <w:rPr>
          <w:sz w:val="21"/>
        </w:rPr>
        <w:t>Ja niżej podpisany/a .......................................................................................................................................................</w:t>
      </w:r>
    </w:p>
    <w:p w:rsidR="00D84368" w:rsidRDefault="009B5D5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632" behindDoc="1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93344</wp:posOffset>
                </wp:positionV>
                <wp:extent cx="3178175" cy="0"/>
                <wp:effectExtent l="0" t="0" r="22225" b="1905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6CCA10" id="Line 9" o:spid="_x0000_s1026" style="position:absolute;z-index:-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15pt,7.35pt" to="402.4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+nd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4656" behindDoc="1" locked="0" layoutInCell="1" allowOverlap="1">
                <wp:simplePos x="0" y="0"/>
                <wp:positionH relativeFrom="column">
                  <wp:posOffset>1935479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564F55" id="Line 10" o:spid="_x0000_s1026" style="position:absolute;z-index:-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.4pt,7.1pt" to="152.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1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355599</wp:posOffset>
                </wp:positionV>
                <wp:extent cx="3178175" cy="0"/>
                <wp:effectExtent l="0" t="0" r="22225" b="19050"/>
                <wp:wrapNone/>
                <wp:docPr id="1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5D69ED" id="Line 11" o:spid="_x0000_s1026" style="position:absolute;z-index:-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15pt,28pt" to="402.4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6704" behindDoc="1" locked="0" layoutInCell="1" allowOverlap="1">
                <wp:simplePos x="0" y="0"/>
                <wp:positionH relativeFrom="column">
                  <wp:posOffset>2223769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93E20C" id="Line 12" o:spid="_x0000_s1026" style="position:absolute;z-index:-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5.1pt,7.1pt" to="175.1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7728" behindDoc="1" locked="0" layoutInCell="1" allowOverlap="1">
                <wp:simplePos x="0" y="0"/>
                <wp:positionH relativeFrom="column">
                  <wp:posOffset>2512059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0E0410" id="Line 13" o:spid="_x0000_s1026" style="position:absolute;z-index:-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7.8pt,7.1pt" to="197.8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8752" behindDoc="1" locked="0" layoutInCell="1" allowOverlap="1">
                <wp:simplePos x="0" y="0"/>
                <wp:positionH relativeFrom="column">
                  <wp:posOffset>2799714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20F047" id="Line 14" o:spid="_x0000_s1026" style="position:absolute;z-index:-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0.45pt,7.1pt" to="220.4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1" locked="0" layoutInCell="1" allowOverlap="1">
                <wp:simplePos x="0" y="0"/>
                <wp:positionH relativeFrom="column">
                  <wp:posOffset>3088004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F4D9D6" id="Line 15" o:spid="_x0000_s1026" style="position:absolute;z-index:-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5pt,7.1pt" to="243.1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800" behindDoc="1" locked="0" layoutInCell="1" allowOverlap="1">
                <wp:simplePos x="0" y="0"/>
                <wp:positionH relativeFrom="column">
                  <wp:posOffset>3377564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40DF44" id="Line 16" o:spid="_x0000_s1026" style="position:absolute;z-index:-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5.95pt,7.1pt" to="265.9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1824" behindDoc="1" locked="0" layoutInCell="1" allowOverlap="1">
                <wp:simplePos x="0" y="0"/>
                <wp:positionH relativeFrom="column">
                  <wp:posOffset>3665854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0FE9B7" id="Line 17" o:spid="_x0000_s1026" style="position:absolute;z-index:-251654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8.65pt,7.1pt" to="288.6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2848" behindDoc="1" locked="0" layoutInCell="1" allowOverlap="1">
                <wp:simplePos x="0" y="0"/>
                <wp:positionH relativeFrom="column">
                  <wp:posOffset>3953509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D38108" id="Line 18" o:spid="_x0000_s1026" style="position:absolute;z-index:-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1.3pt,7.1pt" to="311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M1xEQIAACgEAAAOAAAAZHJzL2Uyb0RvYy54bWysU8GO2jAQvVfqP1i+QxIKL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3872" behindDoc="1" locked="0" layoutInCell="1" allowOverlap="1">
                <wp:simplePos x="0" y="0"/>
                <wp:positionH relativeFrom="column">
                  <wp:posOffset>4241799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1E99BB" id="Line 19" o:spid="_x0000_s1026" style="position:absolute;z-index:-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4pt,7.1pt" to="33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896" behindDoc="1" locked="0" layoutInCell="1" allowOverlap="1">
                <wp:simplePos x="0" y="0"/>
                <wp:positionH relativeFrom="column">
                  <wp:posOffset>4530089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340276" id="Line 20" o:spid="_x0000_s1026" style="position:absolute;z-index:-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7pt,7.1pt" to="356.7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5920" behindDoc="1" locked="0" layoutInCell="1" allowOverlap="1">
                <wp:simplePos x="0" y="0"/>
                <wp:positionH relativeFrom="column">
                  <wp:posOffset>4817744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E8C210" id="Line 21" o:spid="_x0000_s1026" style="position:absolute;z-index:-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9.35pt,7.1pt" to="379.3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944" behindDoc="1" locked="0" layoutInCell="1" allowOverlap="1">
                <wp:simplePos x="0" y="0"/>
                <wp:positionH relativeFrom="column">
                  <wp:posOffset>5107304</wp:posOffset>
                </wp:positionH>
                <wp:positionV relativeFrom="paragraph">
                  <wp:posOffset>90170</wp:posOffset>
                </wp:positionV>
                <wp:extent cx="0" cy="268605"/>
                <wp:effectExtent l="0" t="0" r="19050" b="3619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883CD6" id="Line 22" o:spid="_x0000_s1026" style="position:absolute;z-index:-25164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2.15pt,7.1pt" to="402.1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" strokeweight=".48pt"/>
            </w:pict>
          </mc:Fallback>
        </mc:AlternateContent>
      </w:r>
    </w:p>
    <w:p w:rsidR="00D84368" w:rsidRDefault="00D84368">
      <w:pPr>
        <w:spacing w:line="124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left="2325"/>
        <w:rPr>
          <w:b/>
          <w:sz w:val="22"/>
        </w:rPr>
      </w:pPr>
      <w:r>
        <w:rPr>
          <w:b/>
          <w:sz w:val="22"/>
        </w:rPr>
        <w:t>PESEL:</w:t>
      </w:r>
    </w:p>
    <w:p w:rsidR="00D84368" w:rsidRDefault="00D84368">
      <w:pPr>
        <w:spacing w:line="144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left="85"/>
        <w:rPr>
          <w:sz w:val="22"/>
        </w:rPr>
      </w:pPr>
      <w:r>
        <w:rPr>
          <w:sz w:val="22"/>
        </w:rPr>
        <w:t>Pouczony o odpowiedzialności za składanie oświadczeń niezgodnych z prawdą:</w:t>
      </w:r>
    </w:p>
    <w:p w:rsidR="00D84368" w:rsidRDefault="00D84368">
      <w:pPr>
        <w:spacing w:line="49" w:lineRule="exact"/>
        <w:rPr>
          <w:rFonts w:ascii="Times New Roman" w:eastAsia="Times New Roman" w:hAnsi="Times New Roman"/>
        </w:rPr>
      </w:pPr>
    </w:p>
    <w:p w:rsidR="00D84368" w:rsidRPr="00577270" w:rsidRDefault="00D84368" w:rsidP="009D487B">
      <w:pPr>
        <w:numPr>
          <w:ilvl w:val="0"/>
          <w:numId w:val="2"/>
        </w:numPr>
        <w:tabs>
          <w:tab w:val="left" w:pos="365"/>
        </w:tabs>
        <w:spacing w:line="231" w:lineRule="auto"/>
        <w:ind w:left="365" w:hanging="365"/>
        <w:jc w:val="both"/>
        <w:rPr>
          <w:sz w:val="22"/>
          <w:szCs w:val="22"/>
        </w:rPr>
      </w:pPr>
      <w:r w:rsidRPr="00577270">
        <w:rPr>
          <w:sz w:val="22"/>
          <w:szCs w:val="22"/>
        </w:rPr>
        <w:t>Deklaruję i wyrażam wolę dobrowolnego przystąpienia do Projektu „</w:t>
      </w:r>
      <w:r w:rsidR="005A1DFC" w:rsidRPr="00577270">
        <w:rPr>
          <w:sz w:val="22"/>
          <w:szCs w:val="22"/>
        </w:rPr>
        <w:t>W sieci bez barier</w:t>
      </w:r>
      <w:r w:rsidRPr="00577270">
        <w:rPr>
          <w:sz w:val="22"/>
          <w:szCs w:val="22"/>
        </w:rPr>
        <w:t xml:space="preserve">” realizowanym przez Fundację </w:t>
      </w:r>
      <w:r w:rsidR="005A1DFC" w:rsidRPr="00577270">
        <w:rPr>
          <w:sz w:val="22"/>
          <w:szCs w:val="22"/>
        </w:rPr>
        <w:t>E-Prosperity</w:t>
      </w:r>
      <w:r w:rsidRPr="00577270">
        <w:rPr>
          <w:sz w:val="22"/>
          <w:szCs w:val="22"/>
        </w:rPr>
        <w:t xml:space="preserve"> w ramach Programu Operacyjnego Polska Cyfrowa na lata 2014-2020, III Oś priorytetowa Cyfrowe kompetencje społeczeństwa, Działanie 3.1 Działania szkoleniowe na rzecz rozwoju kompetencji cyfrowych, współfinansowanego ze środków Unii Europejskiej w ramach Europejskiego Funduszu Rozwoju Regionalnego.</w:t>
      </w:r>
    </w:p>
    <w:p w:rsidR="00D84368" w:rsidRPr="00577270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D84368" w:rsidP="000D6945">
      <w:pPr>
        <w:numPr>
          <w:ilvl w:val="0"/>
          <w:numId w:val="2"/>
        </w:numPr>
        <w:tabs>
          <w:tab w:val="left" w:pos="365"/>
        </w:tabs>
        <w:spacing w:line="218" w:lineRule="auto"/>
        <w:ind w:left="365" w:hanging="365"/>
        <w:jc w:val="both"/>
        <w:rPr>
          <w:sz w:val="22"/>
          <w:szCs w:val="22"/>
        </w:rPr>
      </w:pPr>
      <w:r w:rsidRPr="004269F8">
        <w:rPr>
          <w:sz w:val="22"/>
          <w:szCs w:val="22"/>
        </w:rPr>
        <w:t>Oświadczam, że zostałem poinformowany, że Projekt jest współfinansowany ze środków Unii Europejskiej w ramach Europejskiego Funduszu Rozwoju Regionalnego.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D84368" w:rsidP="000D6945">
      <w:pPr>
        <w:numPr>
          <w:ilvl w:val="0"/>
          <w:numId w:val="2"/>
        </w:numPr>
        <w:tabs>
          <w:tab w:val="left" w:pos="365"/>
        </w:tabs>
        <w:spacing w:line="218" w:lineRule="auto"/>
        <w:ind w:left="365" w:hanging="365"/>
        <w:jc w:val="both"/>
        <w:rPr>
          <w:sz w:val="22"/>
          <w:szCs w:val="22"/>
        </w:rPr>
      </w:pPr>
      <w:r w:rsidRPr="000D6945">
        <w:rPr>
          <w:sz w:val="22"/>
          <w:szCs w:val="22"/>
        </w:rPr>
        <w:t>Oświadczam, że zapoznałem/</w:t>
      </w:r>
      <w:proofErr w:type="spellStart"/>
      <w:r w:rsidRPr="000D6945">
        <w:rPr>
          <w:sz w:val="22"/>
          <w:szCs w:val="22"/>
        </w:rPr>
        <w:t>am</w:t>
      </w:r>
      <w:proofErr w:type="spellEnd"/>
      <w:r w:rsidRPr="000D6945">
        <w:rPr>
          <w:sz w:val="22"/>
          <w:szCs w:val="22"/>
        </w:rPr>
        <w:t xml:space="preserve"> się z Regulaminem rekrutacji i uczestnictwa w projekcie „</w:t>
      </w:r>
      <w:r w:rsidR="005A1DFC" w:rsidRPr="000D6945">
        <w:rPr>
          <w:sz w:val="22"/>
          <w:szCs w:val="22"/>
        </w:rPr>
        <w:t>W sieci bez barier</w:t>
      </w:r>
      <w:r w:rsidRPr="000D6945">
        <w:rPr>
          <w:sz w:val="22"/>
          <w:szCs w:val="22"/>
        </w:rPr>
        <w:t>”, akceptuję zawarte w nim zasady i zobowiązuję się do jego przestrzegania.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D84368" w:rsidP="009D487B">
      <w:pPr>
        <w:numPr>
          <w:ilvl w:val="0"/>
          <w:numId w:val="2"/>
        </w:numPr>
        <w:tabs>
          <w:tab w:val="left" w:pos="365"/>
        </w:tabs>
        <w:spacing w:line="246" w:lineRule="auto"/>
        <w:ind w:left="365" w:hanging="365"/>
        <w:jc w:val="both"/>
        <w:rPr>
          <w:sz w:val="22"/>
          <w:szCs w:val="22"/>
        </w:rPr>
      </w:pPr>
      <w:r w:rsidRPr="000D6945">
        <w:rPr>
          <w:sz w:val="22"/>
          <w:szCs w:val="22"/>
        </w:rPr>
        <w:t>Oświadczam, że wyrażam zgodę na przetwarzanie moich danych osobowych zawartych w niniejszym formularzu rekrutacyjnym zgodnie z art. 6 ust. 1 pkt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przez Beneficjenta realizującego projekt do celów związanych z realizacją projektu, a także w zakresie niezbędnym do wywiązania się Beneficjenta realizującego projekt z obowiązków wobec Instytucji Zarządzającej Programu</w:t>
      </w:r>
    </w:p>
    <w:p w:rsidR="00D84368" w:rsidRPr="00577270" w:rsidRDefault="00D84368" w:rsidP="000D6945">
      <w:pPr>
        <w:spacing w:line="0" w:lineRule="atLeast"/>
        <w:ind w:left="365"/>
        <w:jc w:val="both"/>
        <w:rPr>
          <w:sz w:val="22"/>
          <w:szCs w:val="22"/>
        </w:rPr>
      </w:pPr>
      <w:r w:rsidRPr="00577270">
        <w:rPr>
          <w:sz w:val="22"/>
          <w:szCs w:val="22"/>
        </w:rPr>
        <w:t>Operacyjnego Polska Cyfrowa na lata 2014-2020.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577270" w:rsidRDefault="00D84368" w:rsidP="009D487B">
      <w:pPr>
        <w:numPr>
          <w:ilvl w:val="0"/>
          <w:numId w:val="2"/>
        </w:numPr>
        <w:tabs>
          <w:tab w:val="left" w:pos="365"/>
        </w:tabs>
        <w:spacing w:line="232" w:lineRule="auto"/>
        <w:ind w:left="365" w:hanging="365"/>
        <w:jc w:val="both"/>
        <w:rPr>
          <w:sz w:val="22"/>
          <w:szCs w:val="22"/>
        </w:rPr>
      </w:pPr>
      <w:r w:rsidRPr="00577270">
        <w:rPr>
          <w:sz w:val="22"/>
          <w:szCs w:val="22"/>
        </w:rPr>
        <w:t xml:space="preserve">Oświadczam, iż zgodnie z art. 81 ust. 1 ustawy z dnia 4 lutego 1994 roku o prawie autorskim i prawach pokrewnych (tekst jednolity: Dz. U. z </w:t>
      </w:r>
      <w:r w:rsidR="009D487B" w:rsidRPr="00577270">
        <w:rPr>
          <w:sz w:val="22"/>
          <w:szCs w:val="22"/>
        </w:rPr>
        <w:t xml:space="preserve">2018 </w:t>
      </w:r>
      <w:r w:rsidRPr="00577270">
        <w:rPr>
          <w:sz w:val="22"/>
          <w:szCs w:val="22"/>
        </w:rPr>
        <w:t xml:space="preserve"> r. poz. </w:t>
      </w:r>
      <w:r w:rsidR="009D487B" w:rsidRPr="00577270">
        <w:rPr>
          <w:sz w:val="22"/>
          <w:szCs w:val="22"/>
        </w:rPr>
        <w:t>1191</w:t>
      </w:r>
      <w:r w:rsidRPr="00577270">
        <w:rPr>
          <w:sz w:val="22"/>
          <w:szCs w:val="22"/>
        </w:rPr>
        <w:t xml:space="preserve"> z </w:t>
      </w:r>
      <w:proofErr w:type="spellStart"/>
      <w:r w:rsidRPr="00577270">
        <w:rPr>
          <w:sz w:val="22"/>
          <w:szCs w:val="22"/>
        </w:rPr>
        <w:t>późn</w:t>
      </w:r>
      <w:proofErr w:type="spellEnd"/>
      <w:r w:rsidRPr="00577270">
        <w:rPr>
          <w:sz w:val="22"/>
          <w:szCs w:val="22"/>
        </w:rPr>
        <w:t>. zm.) wyrażam zgodę na wykorzystanie mojego wizerunku w materiałach promocyjnych oraz dokumentujących realizację Projektu. Utrwalanie wizerunku może być dokonywane za pomocą fotografii, filmów lub nagrań. Ponadto zrzekam się wszelkich roszczeń (zarówno istniejących w chwili podpisania oświadczenia, jak i przyszłych) z tytułu wykorzystywania mojego wizerunku/głosu/wypowiedzi na potrzeby określone w oświadczeniu.</w:t>
      </w:r>
    </w:p>
    <w:p w:rsidR="00D84368" w:rsidRPr="00577270" w:rsidRDefault="00D84368" w:rsidP="000D6945">
      <w:pPr>
        <w:spacing w:line="53" w:lineRule="exact"/>
        <w:jc w:val="both"/>
        <w:rPr>
          <w:sz w:val="22"/>
          <w:szCs w:val="22"/>
        </w:rPr>
      </w:pPr>
    </w:p>
    <w:p w:rsidR="00D84368" w:rsidRPr="000D6945" w:rsidRDefault="00D84368" w:rsidP="000D6945">
      <w:pPr>
        <w:numPr>
          <w:ilvl w:val="0"/>
          <w:numId w:val="2"/>
        </w:numPr>
        <w:tabs>
          <w:tab w:val="left" w:pos="365"/>
        </w:tabs>
        <w:spacing w:line="218" w:lineRule="auto"/>
        <w:ind w:left="365" w:hanging="365"/>
        <w:jc w:val="both"/>
        <w:rPr>
          <w:sz w:val="22"/>
          <w:szCs w:val="22"/>
        </w:rPr>
      </w:pPr>
      <w:r w:rsidRPr="004269F8">
        <w:rPr>
          <w:sz w:val="22"/>
          <w:szCs w:val="22"/>
        </w:rPr>
        <w:t>Oświadczam, że spełniam kryteria uczestnictwa w projekcie określone w Regulaminie a w formularzu oraz pozostałych załącznikach podałem prawdziwe dane.</w:t>
      </w:r>
    </w:p>
    <w:p w:rsidR="00D84368" w:rsidRPr="000D6945" w:rsidRDefault="00D84368" w:rsidP="000D6945">
      <w:pPr>
        <w:numPr>
          <w:ilvl w:val="0"/>
          <w:numId w:val="2"/>
        </w:numPr>
        <w:tabs>
          <w:tab w:val="left" w:pos="365"/>
        </w:tabs>
        <w:spacing w:line="0" w:lineRule="atLeast"/>
        <w:ind w:left="365" w:hanging="365"/>
        <w:jc w:val="both"/>
        <w:rPr>
          <w:sz w:val="22"/>
          <w:szCs w:val="22"/>
        </w:rPr>
      </w:pPr>
      <w:r w:rsidRPr="000D6945">
        <w:rPr>
          <w:sz w:val="22"/>
          <w:szCs w:val="22"/>
        </w:rPr>
        <w:t>Przyjmuję do wiadomości, że złożenie dokumentów rekrutacyjnych nie jest jednoznaczne z przyjęciem mnie do</w:t>
      </w:r>
    </w:p>
    <w:p w:rsidR="00D84368" w:rsidRPr="000D6945" w:rsidRDefault="00D84368" w:rsidP="000D6945">
      <w:pPr>
        <w:spacing w:line="0" w:lineRule="atLeast"/>
        <w:ind w:left="365"/>
        <w:jc w:val="both"/>
        <w:rPr>
          <w:sz w:val="22"/>
          <w:szCs w:val="22"/>
        </w:rPr>
      </w:pPr>
      <w:r w:rsidRPr="000D6945">
        <w:rPr>
          <w:sz w:val="22"/>
          <w:szCs w:val="22"/>
        </w:rPr>
        <w:t>Projektu.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D84368" w:rsidP="000D6945">
      <w:pPr>
        <w:numPr>
          <w:ilvl w:val="0"/>
          <w:numId w:val="2"/>
        </w:numPr>
        <w:tabs>
          <w:tab w:val="left" w:pos="365"/>
        </w:tabs>
        <w:spacing w:line="218" w:lineRule="auto"/>
        <w:ind w:left="365" w:hanging="365"/>
        <w:jc w:val="both"/>
        <w:rPr>
          <w:sz w:val="22"/>
          <w:szCs w:val="22"/>
        </w:rPr>
      </w:pPr>
      <w:bookmarkStart w:id="5" w:name="OLE_LINK1"/>
      <w:bookmarkStart w:id="6" w:name="OLE_LINK2"/>
      <w:bookmarkStart w:id="7" w:name="OLE_LINK3"/>
      <w:r w:rsidRPr="000D6945">
        <w:rPr>
          <w:sz w:val="22"/>
          <w:szCs w:val="22"/>
        </w:rPr>
        <w:t>Przyjmuję do wiadomości</w:t>
      </w:r>
      <w:bookmarkEnd w:id="5"/>
      <w:bookmarkEnd w:id="6"/>
      <w:bookmarkEnd w:id="7"/>
      <w:r w:rsidRPr="000D6945">
        <w:rPr>
          <w:sz w:val="22"/>
          <w:szCs w:val="22"/>
        </w:rPr>
        <w:t>, że decyzja Beneficjenta realizującego projekt jest ostateczna i nie służy od niej odwołanie.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9D487B" w:rsidP="000D6945">
      <w:pPr>
        <w:numPr>
          <w:ilvl w:val="0"/>
          <w:numId w:val="2"/>
        </w:numPr>
        <w:tabs>
          <w:tab w:val="left" w:pos="365"/>
        </w:tabs>
        <w:spacing w:line="218" w:lineRule="auto"/>
        <w:ind w:left="365" w:hanging="365"/>
        <w:jc w:val="both"/>
        <w:rPr>
          <w:sz w:val="22"/>
          <w:szCs w:val="22"/>
        </w:rPr>
      </w:pPr>
      <w:r w:rsidRPr="000D6945">
        <w:rPr>
          <w:sz w:val="22"/>
          <w:szCs w:val="22"/>
        </w:rPr>
        <w:t>Przyjmuję do wiadomości ,że p</w:t>
      </w:r>
      <w:r w:rsidR="00D84368" w:rsidRPr="000D6945">
        <w:rPr>
          <w:sz w:val="22"/>
          <w:szCs w:val="22"/>
        </w:rPr>
        <w:t>odanie danych jest dobrowolne, jednakże odmowa ich podania jest równoznaczna z brakiem możliwości udzielenia wsparcia w ramach Projektu.</w:t>
      </w:r>
    </w:p>
    <w:p w:rsidR="00D84368" w:rsidRPr="000D6945" w:rsidRDefault="00D84368" w:rsidP="000D6945">
      <w:pPr>
        <w:spacing w:line="49" w:lineRule="exact"/>
        <w:jc w:val="both"/>
        <w:rPr>
          <w:sz w:val="22"/>
          <w:szCs w:val="22"/>
        </w:rPr>
      </w:pPr>
    </w:p>
    <w:p w:rsidR="00D84368" w:rsidRPr="000D6945" w:rsidRDefault="00D84368" w:rsidP="000D6945">
      <w:pPr>
        <w:tabs>
          <w:tab w:val="left" w:pos="365"/>
        </w:tabs>
        <w:spacing w:line="218" w:lineRule="auto"/>
        <w:ind w:left="365"/>
        <w:jc w:val="both"/>
        <w:rPr>
          <w:rFonts w:ascii="Times New Roman" w:eastAsia="Times New Roman" w:hAnsi="Times New Roman"/>
          <w:sz w:val="22"/>
          <w:szCs w:val="22"/>
        </w:rPr>
      </w:pPr>
      <w:r w:rsidRPr="000D6945">
        <w:rPr>
          <w:sz w:val="22"/>
          <w:szCs w:val="22"/>
        </w:rPr>
        <w:t>Zobowiązuję się do przedłożenia wszelkich informacji, dokumentów oraz oświadczeń niezbędnych do prawidłowej realizacji projektu</w:t>
      </w:r>
      <w:r w:rsidR="005F0767">
        <w:rPr>
          <w:sz w:val="22"/>
          <w:szCs w:val="22"/>
        </w:rPr>
        <w:t>.</w:t>
      </w:r>
    </w:p>
    <w:p w:rsidR="00D84368" w:rsidRPr="00577270" w:rsidRDefault="00D84368" w:rsidP="009D487B">
      <w:pPr>
        <w:spacing w:line="229" w:lineRule="auto"/>
        <w:ind w:left="85"/>
        <w:jc w:val="both"/>
        <w:rPr>
          <w:sz w:val="22"/>
          <w:szCs w:val="22"/>
        </w:rPr>
      </w:pPr>
      <w:r w:rsidRPr="00577270">
        <w:rPr>
          <w:sz w:val="22"/>
          <w:szCs w:val="22"/>
        </w:rPr>
        <w:t xml:space="preserve">Świadomy/a odpowiedzialności karnej wynikającej z art. 297 ustawy z dnia 6 czerwca 1997 r. – Kodeks Karny (Dz. U. z </w:t>
      </w:r>
      <w:r w:rsidR="009D487B" w:rsidRPr="00577270">
        <w:rPr>
          <w:sz w:val="22"/>
          <w:szCs w:val="22"/>
        </w:rPr>
        <w:t>2018</w:t>
      </w:r>
      <w:r w:rsidRPr="00577270">
        <w:rPr>
          <w:sz w:val="22"/>
          <w:szCs w:val="22"/>
        </w:rPr>
        <w:t xml:space="preserve"> r. poz. </w:t>
      </w:r>
      <w:r w:rsidR="009D487B" w:rsidRPr="00577270">
        <w:rPr>
          <w:sz w:val="22"/>
          <w:szCs w:val="22"/>
        </w:rPr>
        <w:t>1600</w:t>
      </w:r>
      <w:r w:rsidRPr="00577270">
        <w:rPr>
          <w:sz w:val="22"/>
          <w:szCs w:val="22"/>
        </w:rPr>
        <w:t xml:space="preserve">z </w:t>
      </w:r>
      <w:proofErr w:type="spellStart"/>
      <w:r w:rsidRPr="00577270">
        <w:rPr>
          <w:sz w:val="22"/>
          <w:szCs w:val="22"/>
        </w:rPr>
        <w:t>późn</w:t>
      </w:r>
      <w:proofErr w:type="spellEnd"/>
      <w:r w:rsidRPr="00577270">
        <w:rPr>
          <w:sz w:val="22"/>
          <w:szCs w:val="22"/>
        </w:rPr>
        <w:t>. zm.) oświadczam, że dane zawarte w Formularzu zgłoszeniowym, oświadczeniach oraz załącznikach są zgodne ze stanem faktycznym. O zmianach zaistniałych po złożeniu formularza zgłoszeniowego zobowiązuję się informować w ciągu 14 dni.</w:t>
      </w:r>
    </w:p>
    <w:p w:rsidR="00D84368" w:rsidRDefault="00D84368">
      <w:pPr>
        <w:spacing w:line="229" w:lineRule="auto"/>
        <w:ind w:left="85"/>
        <w:jc w:val="both"/>
        <w:rPr>
          <w:sz w:val="22"/>
        </w:rPr>
        <w:sectPr w:rsidR="00D84368">
          <w:pgSz w:w="11900" w:h="16838"/>
          <w:pgMar w:top="1440" w:right="846" w:bottom="252" w:left="775" w:header="0" w:footer="0" w:gutter="0"/>
          <w:cols w:space="0" w:equalWidth="0">
            <w:col w:w="10285"/>
          </w:cols>
          <w:docGrid w:linePitch="360"/>
        </w:sectPr>
      </w:pPr>
    </w:p>
    <w:p w:rsidR="00577270" w:rsidRDefault="00577270">
      <w:pPr>
        <w:spacing w:line="260" w:lineRule="exact"/>
        <w:rPr>
          <w:rFonts w:ascii="Times New Roman" w:eastAsia="Times New Roman" w:hAnsi="Times New Roman"/>
        </w:rPr>
      </w:pPr>
    </w:p>
    <w:p w:rsidR="00A96A91" w:rsidRDefault="00A96A91">
      <w:pPr>
        <w:spacing w:line="260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right="295"/>
        <w:jc w:val="center"/>
        <w:rPr>
          <w:sz w:val="19"/>
        </w:rPr>
      </w:pPr>
      <w:r>
        <w:rPr>
          <w:sz w:val="19"/>
        </w:rPr>
        <w:t>……………………………………………..……………………</w:t>
      </w:r>
    </w:p>
    <w:p w:rsidR="00D84368" w:rsidRDefault="00D84368">
      <w:pPr>
        <w:spacing w:line="238" w:lineRule="auto"/>
        <w:ind w:right="295"/>
        <w:jc w:val="center"/>
      </w:pPr>
      <w:r>
        <w:t>/data/</w:t>
      </w:r>
    </w:p>
    <w:p w:rsidR="00D84368" w:rsidRDefault="00D84368">
      <w:pPr>
        <w:spacing w:line="260" w:lineRule="exact"/>
      </w:pPr>
      <w:r>
        <w:br w:type="column"/>
      </w:r>
    </w:p>
    <w:p w:rsidR="00A96A91" w:rsidRDefault="00A96A91">
      <w:pPr>
        <w:spacing w:line="260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right="400"/>
        <w:jc w:val="center"/>
        <w:rPr>
          <w:sz w:val="19"/>
        </w:rPr>
      </w:pPr>
      <w:r>
        <w:rPr>
          <w:sz w:val="19"/>
        </w:rPr>
        <w:t>…………………………………………………………..………………</w:t>
      </w:r>
    </w:p>
    <w:p w:rsidR="00D84368" w:rsidRDefault="00D84368">
      <w:pPr>
        <w:spacing w:line="238" w:lineRule="auto"/>
        <w:ind w:right="400"/>
        <w:jc w:val="center"/>
      </w:pPr>
      <w:r>
        <w:t>/czytelny podpis Kandydata/</w:t>
      </w:r>
    </w:p>
    <w:p w:rsidR="00D84368" w:rsidRDefault="00D84368">
      <w:pPr>
        <w:spacing w:line="238" w:lineRule="auto"/>
        <w:ind w:right="400"/>
        <w:jc w:val="center"/>
        <w:sectPr w:rsidR="00D84368">
          <w:type w:val="continuous"/>
          <w:pgSz w:w="11900" w:h="16838"/>
          <w:pgMar w:top="1440" w:right="846" w:bottom="252" w:left="775" w:header="0" w:footer="0" w:gutter="0"/>
          <w:cols w:num="2" w:space="0" w:equalWidth="0">
            <w:col w:w="5205" w:space="720"/>
            <w:col w:w="4360"/>
          </w:cols>
          <w:docGrid w:linePitch="360"/>
        </w:sectPr>
      </w:pPr>
    </w:p>
    <w:p w:rsidR="00D84368" w:rsidRDefault="00D84368">
      <w:pPr>
        <w:spacing w:line="299" w:lineRule="exact"/>
        <w:rPr>
          <w:rFonts w:ascii="Times New Roman" w:eastAsia="Times New Roman" w:hAnsi="Times New Roman"/>
        </w:rPr>
      </w:pPr>
    </w:p>
    <w:p w:rsidR="00D84368" w:rsidRDefault="00D84368">
      <w:pPr>
        <w:spacing w:line="0" w:lineRule="atLeast"/>
        <w:ind w:right="-84"/>
        <w:jc w:val="center"/>
        <w:rPr>
          <w:b/>
        </w:rPr>
      </w:pPr>
      <w:r>
        <w:t xml:space="preserve">Strona </w:t>
      </w:r>
      <w:r>
        <w:rPr>
          <w:b/>
        </w:rPr>
        <w:t>2</w:t>
      </w:r>
      <w:r>
        <w:t xml:space="preserve"> z </w:t>
      </w:r>
      <w:r>
        <w:rPr>
          <w:b/>
        </w:rPr>
        <w:t>2</w:t>
      </w:r>
    </w:p>
    <w:sectPr w:rsidR="00D84368">
      <w:type w:val="continuous"/>
      <w:pgSz w:w="11900" w:h="16838"/>
      <w:pgMar w:top="1440" w:right="846" w:bottom="252" w:left="775" w:header="0" w:footer="0" w:gutter="0"/>
      <w:cols w:space="0" w:equalWidth="0">
        <w:col w:w="1028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24" w:rsidRDefault="00BB3124" w:rsidP="005A1DFC">
      <w:r>
        <w:separator/>
      </w:r>
    </w:p>
  </w:endnote>
  <w:endnote w:type="continuationSeparator" w:id="0">
    <w:p w:rsidR="00BB3124" w:rsidRDefault="00BB3124" w:rsidP="005A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24" w:rsidRDefault="00BB3124" w:rsidP="005A1DFC">
      <w:r>
        <w:separator/>
      </w:r>
    </w:p>
  </w:footnote>
  <w:footnote w:type="continuationSeparator" w:id="0">
    <w:p w:rsidR="00BB3124" w:rsidRDefault="00BB3124" w:rsidP="005A1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E1" w:rsidRDefault="009B5D5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margin">
            <wp:posOffset>4137660</wp:posOffset>
          </wp:positionH>
          <wp:positionV relativeFrom="paragraph">
            <wp:posOffset>94615</wp:posOffset>
          </wp:positionV>
          <wp:extent cx="2187575" cy="845185"/>
          <wp:effectExtent l="0" t="0" r="3175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margin">
            <wp:posOffset>180340</wp:posOffset>
          </wp:positionH>
          <wp:positionV relativeFrom="paragraph">
            <wp:posOffset>91440</wp:posOffset>
          </wp:positionV>
          <wp:extent cx="1597660" cy="848360"/>
          <wp:effectExtent l="0" t="0" r="2540" b="889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34E1" w:rsidRDefault="00A6526A">
    <w:pPr>
      <w:pStyle w:val="Nagwek"/>
    </w:pP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5B927CA0">
      <w:start w:val="23"/>
      <w:numFmt w:val="lowerLetter"/>
      <w:lvlText w:val="%1"/>
      <w:lvlJc w:val="left"/>
    </w:lvl>
    <w:lvl w:ilvl="1" w:tplc="71DEB8B0">
      <w:start w:val="1"/>
      <w:numFmt w:val="bullet"/>
      <w:lvlText w:val=""/>
      <w:lvlJc w:val="left"/>
    </w:lvl>
    <w:lvl w:ilvl="2" w:tplc="DD8257F8">
      <w:start w:val="1"/>
      <w:numFmt w:val="bullet"/>
      <w:lvlText w:val=""/>
      <w:lvlJc w:val="left"/>
    </w:lvl>
    <w:lvl w:ilvl="3" w:tplc="185CEB78">
      <w:start w:val="1"/>
      <w:numFmt w:val="bullet"/>
      <w:lvlText w:val=""/>
      <w:lvlJc w:val="left"/>
    </w:lvl>
    <w:lvl w:ilvl="4" w:tplc="F4B4610C">
      <w:start w:val="1"/>
      <w:numFmt w:val="bullet"/>
      <w:lvlText w:val=""/>
      <w:lvlJc w:val="left"/>
    </w:lvl>
    <w:lvl w:ilvl="5" w:tplc="76229206">
      <w:start w:val="1"/>
      <w:numFmt w:val="bullet"/>
      <w:lvlText w:val=""/>
      <w:lvlJc w:val="left"/>
    </w:lvl>
    <w:lvl w:ilvl="6" w:tplc="9E2A1760">
      <w:start w:val="1"/>
      <w:numFmt w:val="bullet"/>
      <w:lvlText w:val=""/>
      <w:lvlJc w:val="left"/>
    </w:lvl>
    <w:lvl w:ilvl="7" w:tplc="24A8AAF4">
      <w:start w:val="1"/>
      <w:numFmt w:val="bullet"/>
      <w:lvlText w:val=""/>
      <w:lvlJc w:val="left"/>
    </w:lvl>
    <w:lvl w:ilvl="8" w:tplc="D702F9E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A89E5C72">
      <w:start w:val="1"/>
      <w:numFmt w:val="decimal"/>
      <w:lvlText w:val="%1."/>
      <w:lvlJc w:val="left"/>
    </w:lvl>
    <w:lvl w:ilvl="1" w:tplc="DA5813F8">
      <w:start w:val="1"/>
      <w:numFmt w:val="bullet"/>
      <w:lvlText w:val=""/>
      <w:lvlJc w:val="left"/>
    </w:lvl>
    <w:lvl w:ilvl="2" w:tplc="6AC2F130">
      <w:start w:val="1"/>
      <w:numFmt w:val="bullet"/>
      <w:lvlText w:val=""/>
      <w:lvlJc w:val="left"/>
    </w:lvl>
    <w:lvl w:ilvl="3" w:tplc="7BD4FCA0">
      <w:start w:val="1"/>
      <w:numFmt w:val="bullet"/>
      <w:lvlText w:val=""/>
      <w:lvlJc w:val="left"/>
    </w:lvl>
    <w:lvl w:ilvl="4" w:tplc="17FEB94E">
      <w:start w:val="1"/>
      <w:numFmt w:val="bullet"/>
      <w:lvlText w:val=""/>
      <w:lvlJc w:val="left"/>
    </w:lvl>
    <w:lvl w:ilvl="5" w:tplc="745A415A">
      <w:start w:val="1"/>
      <w:numFmt w:val="bullet"/>
      <w:lvlText w:val=""/>
      <w:lvlJc w:val="left"/>
    </w:lvl>
    <w:lvl w:ilvl="6" w:tplc="8C422824">
      <w:start w:val="1"/>
      <w:numFmt w:val="bullet"/>
      <w:lvlText w:val=""/>
      <w:lvlJc w:val="left"/>
    </w:lvl>
    <w:lvl w:ilvl="7" w:tplc="66FC4D6C">
      <w:start w:val="1"/>
      <w:numFmt w:val="bullet"/>
      <w:lvlText w:val=""/>
      <w:lvlJc w:val="left"/>
    </w:lvl>
    <w:lvl w:ilvl="8" w:tplc="983E146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briela Biel-Czyż">
    <w15:presenceInfo w15:providerId="AD" w15:userId="S-1-5-21-2219171987-3804921570-804956120-11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trackRevisions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FC"/>
    <w:rsid w:val="00072A4A"/>
    <w:rsid w:val="000D6945"/>
    <w:rsid w:val="00210780"/>
    <w:rsid w:val="002C3EC9"/>
    <w:rsid w:val="002D54D6"/>
    <w:rsid w:val="003D5F25"/>
    <w:rsid w:val="004269F8"/>
    <w:rsid w:val="00577270"/>
    <w:rsid w:val="005A1DFC"/>
    <w:rsid w:val="005E2343"/>
    <w:rsid w:val="005F0767"/>
    <w:rsid w:val="006268CF"/>
    <w:rsid w:val="00687E3A"/>
    <w:rsid w:val="006E7604"/>
    <w:rsid w:val="006F185C"/>
    <w:rsid w:val="007439DA"/>
    <w:rsid w:val="007934CA"/>
    <w:rsid w:val="007A7653"/>
    <w:rsid w:val="008534E1"/>
    <w:rsid w:val="008B3A3D"/>
    <w:rsid w:val="008C6FF9"/>
    <w:rsid w:val="009942C9"/>
    <w:rsid w:val="009B5D57"/>
    <w:rsid w:val="009D487B"/>
    <w:rsid w:val="00A50A69"/>
    <w:rsid w:val="00A6526A"/>
    <w:rsid w:val="00A96A91"/>
    <w:rsid w:val="00B81E58"/>
    <w:rsid w:val="00BB3124"/>
    <w:rsid w:val="00C60CB0"/>
    <w:rsid w:val="00C72A1A"/>
    <w:rsid w:val="00D84368"/>
    <w:rsid w:val="00DC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DFC"/>
  </w:style>
  <w:style w:type="paragraph" w:styleId="Stopka">
    <w:name w:val="footer"/>
    <w:basedOn w:val="Normalny"/>
    <w:link w:val="StopkaZnak"/>
    <w:uiPriority w:val="99"/>
    <w:unhideWhenUsed/>
    <w:rsid w:val="005A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DFC"/>
  </w:style>
  <w:style w:type="paragraph" w:styleId="Tekstdymka">
    <w:name w:val="Balloon Text"/>
    <w:basedOn w:val="Normalny"/>
    <w:link w:val="TekstdymkaZnak"/>
    <w:uiPriority w:val="99"/>
    <w:semiHidden/>
    <w:unhideWhenUsed/>
    <w:rsid w:val="009D48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DFC"/>
  </w:style>
  <w:style w:type="paragraph" w:styleId="Stopka">
    <w:name w:val="footer"/>
    <w:basedOn w:val="Normalny"/>
    <w:link w:val="StopkaZnak"/>
    <w:uiPriority w:val="99"/>
    <w:unhideWhenUsed/>
    <w:rsid w:val="005A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DFC"/>
  </w:style>
  <w:style w:type="paragraph" w:styleId="Tekstdymka">
    <w:name w:val="Balloon Text"/>
    <w:basedOn w:val="Normalny"/>
    <w:link w:val="TekstdymkaZnak"/>
    <w:uiPriority w:val="99"/>
    <w:semiHidden/>
    <w:unhideWhenUsed/>
    <w:rsid w:val="009D48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2A3EE-94F9-4FD2-8540-7AA2CC3A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Lechaa</dc:creator>
  <cp:lastModifiedBy>Bartłomiej Smyka</cp:lastModifiedBy>
  <cp:revision>2</cp:revision>
  <cp:lastPrinted>2018-09-07T07:54:00Z</cp:lastPrinted>
  <dcterms:created xsi:type="dcterms:W3CDTF">2019-08-21T07:30:00Z</dcterms:created>
  <dcterms:modified xsi:type="dcterms:W3CDTF">2019-08-21T07:30:00Z</dcterms:modified>
</cp:coreProperties>
</file>